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61" w:rsidRPr="00786D61" w:rsidRDefault="00786D61" w:rsidP="00786D61">
      <w:pPr>
        <w:spacing w:after="0" w:line="240" w:lineRule="auto"/>
        <w:ind w:left="5537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B107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E302AB" w:rsidRDefault="00E302AB" w:rsidP="00786D61">
      <w:pPr>
        <w:spacing w:after="0" w:line="240" w:lineRule="auto"/>
        <w:ind w:left="553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приказу Департамента лесного комплекса Тюменской области</w:t>
      </w:r>
    </w:p>
    <w:p w:rsidR="00786D61" w:rsidRPr="00786D61" w:rsidRDefault="00786D61" w:rsidP="00786D61">
      <w:pPr>
        <w:spacing w:after="0" w:line="240" w:lineRule="auto"/>
        <w:ind w:left="5537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del w:id="0" w:author="Бабушкина Татьяна Андреевна" w:date="2016-08-31T10:22:00Z">
        <w:r w:rsidRPr="00786D61" w:rsidDel="00607F0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delText xml:space="preserve">___________ </w:delText>
        </w:r>
      </w:del>
      <w:ins w:id="1" w:author="Бабушкина Татьяна Андреевна" w:date="2016-08-31T10:22:00Z">
        <w:r w:rsidR="00607F0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28.09.</w:t>
        </w:r>
        <w:r w:rsidR="00607F0B" w:rsidRPr="00786D61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 xml:space="preserve"> </w:t>
        </w:r>
      </w:ins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</w:t>
      </w:r>
      <w:r w:rsid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 № </w:t>
      </w:r>
      <w:del w:id="2" w:author="Бабушкина Татьяна Андреевна" w:date="2016-08-31T10:22:00Z">
        <w:r w:rsidRPr="00786D61" w:rsidDel="00607F0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delText>______</w:delText>
        </w:r>
      </w:del>
      <w:ins w:id="3" w:author="Бабушкина Татьяна Андреевна" w:date="2016-08-31T10:22:00Z">
        <w:r w:rsidR="00607F0B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145</w:t>
        </w:r>
      </w:ins>
    </w:p>
    <w:p w:rsidR="00E302AB" w:rsidRDefault="00E302AB" w:rsidP="00786D61">
      <w:pPr>
        <w:tabs>
          <w:tab w:val="left" w:pos="2625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786D61" w:rsidRPr="00786D61" w:rsidRDefault="00786D61" w:rsidP="00786D61">
      <w:pPr>
        <w:tabs>
          <w:tab w:val="left" w:pos="2625"/>
        </w:tabs>
        <w:spacing w:after="0" w:line="240" w:lineRule="auto"/>
        <w:jc w:val="center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Порядок работы конкурсной комиссии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86D6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 формированию Общественного совета </w:t>
      </w:r>
    </w:p>
    <w:p w:rsidR="00786D61" w:rsidRDefault="00786D61" w:rsidP="00E302AB">
      <w:pPr>
        <w:tabs>
          <w:tab w:val="left" w:pos="2625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при </w:t>
      </w:r>
      <w:r w:rsidR="00E302A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Департаменте лесного комплекса Тюменской области</w:t>
      </w:r>
    </w:p>
    <w:p w:rsidR="00E302AB" w:rsidRPr="00786D61" w:rsidRDefault="00E302AB" w:rsidP="00E302AB">
      <w:pPr>
        <w:tabs>
          <w:tab w:val="left" w:pos="2625"/>
        </w:tabs>
        <w:spacing w:after="0" w:line="240" w:lineRule="auto"/>
        <w:jc w:val="center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</w:p>
    <w:p w:rsidR="00465317" w:rsidRPr="00465317" w:rsidRDefault="00786D61" w:rsidP="00DC68B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Настоящий порядок работы конкурсной комиссии по формированию Общественного совета при </w:t>
      </w:r>
      <w:r w:rsidR="00465317"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Департаменте лесного комплекса Тюменской области </w:t>
      </w:r>
      <w:r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далее – Порядок) разработан в соответствии с </w:t>
      </w:r>
      <w:r w:rsidR="00465317"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Порядком </w:t>
      </w:r>
      <w:r w:rsid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образования и типовыми правилами организации деятельности Общественных советов при исполнительных органах государственной власти Тюменской области, утвержденных</w:t>
      </w:r>
      <w:r w:rsidR="00465317"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постановлением </w:t>
      </w:r>
      <w:r w:rsid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Правительства Тюменской области от 25.04.2013 №131-п.</w:t>
      </w:r>
    </w:p>
    <w:p w:rsidR="00E302AB" w:rsidRPr="00465317" w:rsidRDefault="00786D61" w:rsidP="00DC68B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полномочия конкурсной комиссии по формированию Общественного совета при </w:t>
      </w:r>
      <w:r w:rsidR="006172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Департаменте лесного комплекса Тюменской области </w:t>
      </w:r>
      <w:r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(далее – Комиссия) входит проведение конкурса по отбору кандидатов в члены Общественного совета при </w:t>
      </w:r>
      <w:r w:rsidR="006172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Департаменте лесного комплекса Тюменской области</w:t>
      </w:r>
      <w:r w:rsidRPr="004653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Общественный совет).</w:t>
      </w:r>
    </w:p>
    <w:p w:rsidR="00786D61" w:rsidRPr="00E302AB" w:rsidRDefault="00786D61" w:rsidP="00E302A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Комиссии осуществляет общее руководство работой комиссии и проводит заседания Комиссии.</w:t>
      </w:r>
    </w:p>
    <w:p w:rsidR="00786D61" w:rsidRPr="00E302AB" w:rsidRDefault="00786D61" w:rsidP="00E302A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Секретарь Комиссии обеспечивает организационно-методическое, техническое и документационное сопровождение Комиссии.</w:t>
      </w:r>
    </w:p>
    <w:p w:rsidR="00786D61" w:rsidRPr="00E302AB" w:rsidRDefault="00786D61" w:rsidP="00E302A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 комиссии формируется таким образом, чтобы была исключена возможность возникновения конфликт</w:t>
      </w:r>
      <w:r w:rsidR="00EE20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интересов, которые могли бы повлиять на решения, принимаемые Комиссией.</w:t>
      </w:r>
    </w:p>
    <w:p w:rsidR="00786D61" w:rsidRPr="00EE206C" w:rsidRDefault="00786D61" w:rsidP="00E302A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Заседание комиссии считается правомочным, если на нем </w:t>
      </w:r>
      <w:r w:rsidR="00EE20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присутствовали не менее половины членов Комиссии.</w:t>
      </w:r>
    </w:p>
    <w:p w:rsidR="00EE206C" w:rsidRPr="00E302AB" w:rsidRDefault="00EE206C" w:rsidP="00E302A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 проводит свое первое заседание после окончания срока приема заявлений от кандидатов в члены Общественного совета.</w:t>
      </w:r>
    </w:p>
    <w:p w:rsidR="00786D61" w:rsidRPr="00E302AB" w:rsidRDefault="00786D61" w:rsidP="00E302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 рассматривает:</w:t>
      </w:r>
    </w:p>
    <w:p w:rsidR="00786D61" w:rsidRPr="00786D61" w:rsidRDefault="00786D61" w:rsidP="00E302AB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заявления кандидатов в члены Общественного совета, поданных в установленные сроки, на предмет соответствия требованиям, предъявляемым к членам Общественного совета, и возможности максимально эффективной работы в Общественном совете;</w:t>
      </w:r>
    </w:p>
    <w:p w:rsidR="00786D61" w:rsidRPr="00786D61" w:rsidRDefault="00786D61" w:rsidP="00E302AB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вопросы, возникающие в процессе подготовки и проведения заседания Комиссии.</w:t>
      </w:r>
    </w:p>
    <w:p w:rsidR="00786D61" w:rsidRDefault="00786D61" w:rsidP="00E302AB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объективного исполнения возложенных на нее задач Комиссия вправе переносить заседание для получения и рассмотрения дополнительных сведений.</w:t>
      </w:r>
    </w:p>
    <w:p w:rsidR="004438E3" w:rsidRPr="004438E3" w:rsidRDefault="004438E3" w:rsidP="004438E3">
      <w:pPr>
        <w:pStyle w:val="a3"/>
        <w:numPr>
          <w:ilvl w:val="0"/>
          <w:numId w:val="1"/>
        </w:numPr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438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основе проведенного анализа заявлений и информации, поступившей от кандидатов в члены Общественного совета, Комиссия принимает решение о включении (об отказе во включении) кандидатов в состав Общественного совета. </w:t>
      </w:r>
    </w:p>
    <w:p w:rsidR="00260655" w:rsidRDefault="005B0CD6" w:rsidP="005B0CD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0CD6">
        <w:rPr>
          <w:rFonts w:ascii="Arial" w:eastAsia="Times New Roman" w:hAnsi="Arial" w:cs="Arial"/>
          <w:sz w:val="24"/>
          <w:szCs w:val="24"/>
          <w:lang w:eastAsia="ru-RU"/>
        </w:rPr>
        <w:t xml:space="preserve">После окончания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рассмотрения заявлений кандидатов в члены Общественного совета Комиссией орган власти размещает на Официальном портале протокол заседания Комиссии о рассмотрении заявлений </w:t>
      </w:r>
      <w:r w:rsidR="006537D1">
        <w:rPr>
          <w:rFonts w:ascii="Arial" w:eastAsia="Times New Roman" w:hAnsi="Arial" w:cs="Arial"/>
          <w:sz w:val="24"/>
          <w:szCs w:val="24"/>
          <w:lang w:eastAsia="ru-RU"/>
        </w:rPr>
        <w:t>кандидатов в члены Общественного 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537D1">
        <w:rPr>
          <w:rFonts w:ascii="Arial" w:eastAsia="Times New Roman" w:hAnsi="Arial" w:cs="Arial"/>
          <w:sz w:val="24"/>
          <w:szCs w:val="24"/>
          <w:lang w:eastAsia="ru-RU"/>
        </w:rPr>
        <w:t>и список кандидатов в члены Общественного совета.</w:t>
      </w:r>
    </w:p>
    <w:p w:rsidR="006537D1" w:rsidRDefault="006537D1" w:rsidP="006537D1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537D1">
        <w:rPr>
          <w:rFonts w:ascii="Arial" w:eastAsia="Times New Roman" w:hAnsi="Arial" w:cs="Arial"/>
          <w:sz w:val="24"/>
          <w:szCs w:val="24"/>
          <w:lang w:eastAsia="ru-RU"/>
        </w:rPr>
        <w:t>Протокол должен содержать информацию о рассмотрении каждого заявления кандидата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обосновани</w:t>
      </w:r>
      <w:r w:rsidR="00106AB0">
        <w:rPr>
          <w:rFonts w:ascii="Arial" w:eastAsia="Times New Roman" w:hAnsi="Arial" w:cs="Arial"/>
          <w:sz w:val="24"/>
          <w:szCs w:val="24"/>
          <w:lang w:eastAsia="ru-RU"/>
        </w:rPr>
        <w:t xml:space="preserve">ем решения о включении кандидата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список кандидатов в члены Общественного совета </w:t>
      </w:r>
      <w:r w:rsidR="00106AB0">
        <w:rPr>
          <w:rFonts w:ascii="Arial" w:eastAsia="Times New Roman" w:hAnsi="Arial" w:cs="Arial"/>
          <w:sz w:val="24"/>
          <w:szCs w:val="24"/>
          <w:lang w:eastAsia="ru-RU"/>
        </w:rPr>
        <w:t>либо об отказе во включении в список кандидатов в члены Общественного совета.</w:t>
      </w:r>
    </w:p>
    <w:p w:rsidR="00884886" w:rsidRPr="00884886" w:rsidRDefault="004506C9" w:rsidP="0088488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Копия протокола заседания Комиссии о рассмотрении заявлений кандидатов в члены Общественного совета </w:t>
      </w:r>
      <w:r w:rsidR="00884886" w:rsidRPr="00884886">
        <w:rPr>
          <w:rFonts w:ascii="Arial" w:eastAsia="Times New Roman" w:hAnsi="Arial" w:cs="Arial"/>
          <w:sz w:val="24"/>
          <w:szCs w:val="24"/>
          <w:lang w:eastAsia="ru-RU"/>
        </w:rPr>
        <w:t xml:space="preserve">направляется органом власти в течение 7 дней после принятия соответствующего решения конкурсной комиссией в адрес кандидатов, </w:t>
      </w:r>
      <w:r w:rsidR="00884886" w:rsidRPr="0088488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которым было отказано во включении в список кандидатов в члены Общественного совета ввиду несоответствия их</w:t>
      </w:r>
      <w:r w:rsidR="00884886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соответствующим требованиям.</w:t>
      </w:r>
    </w:p>
    <w:p w:rsidR="004506C9" w:rsidRPr="004506C9" w:rsidRDefault="00884886" w:rsidP="0088488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4886">
        <w:rPr>
          <w:rFonts w:ascii="Arial" w:eastAsia="Times New Roman" w:hAnsi="Arial" w:cs="Arial"/>
          <w:sz w:val="24"/>
          <w:szCs w:val="24"/>
          <w:lang w:eastAsia="ru-RU"/>
        </w:rPr>
        <w:t>Кандидаты включаются в список в последовательности в соответствии с очередностью подачи заявлений на членство в составе Общественного совета.</w:t>
      </w:r>
    </w:p>
    <w:p w:rsidR="00786D61" w:rsidRPr="00260655" w:rsidRDefault="00786D61" w:rsidP="0007119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комиссии по итогам заседания принимается открытым голосованием. Результаты голосования определяются простым большинством голосов членов Комиссии, присутствующих на заседании.</w:t>
      </w:r>
      <w:r w:rsidR="002606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равенства голосов решающим является голос председателя комиссии.</w:t>
      </w:r>
    </w:p>
    <w:p w:rsidR="00786D61" w:rsidRPr="00786D61" w:rsidRDefault="00260655" w:rsidP="00260655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12. </w:t>
      </w:r>
      <w:r w:rsidR="00786D61"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результатам заседания Комиссия принимает решение:</w:t>
      </w:r>
    </w:p>
    <w:p w:rsidR="00786D61" w:rsidRPr="00786D61" w:rsidRDefault="004438E3" w:rsidP="00260655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44586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 утверждении состава</w:t>
      </w:r>
      <w:r w:rsidR="00786D61"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Общественного совета;</w:t>
      </w:r>
    </w:p>
    <w:p w:rsidR="00786D61" w:rsidRDefault="00786D61" w:rsidP="00260655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E302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 </w:t>
      </w:r>
      <w:r w:rsidR="004438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включении в </w:t>
      </w:r>
      <w:r w:rsidRPr="00786D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резерв кандидатов в члены Общественного совета.</w:t>
      </w:r>
    </w:p>
    <w:p w:rsidR="00AA364A" w:rsidRPr="00AA364A" w:rsidRDefault="00AA364A" w:rsidP="00AA364A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13. </w:t>
      </w:r>
      <w:r w:rsidRPr="00AA36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Заседание конкурсной комиссии по утверждению состава Общественного совета должно быть проведено в срок, не превышающий 90 рабочих дней со дня поступления первого заявления от кандидата в члены Общественного совета.</w:t>
      </w:r>
    </w:p>
    <w:p w:rsidR="00AA364A" w:rsidRDefault="00AA364A" w:rsidP="00AA364A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36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Копия протокола заседания конкурсной комиссии об утверждении состава Общественного совета направляется органом власти в течение 7 дней после принятия соответствующего решения конкурсной комиссией в адрес кандидатов, которые были включены в состав Общественного совета, а также кандидатов, которые были включены в резерв кандидатов в члены Общественного совета.</w:t>
      </w:r>
    </w:p>
    <w:p w:rsidR="00EC599E" w:rsidRPr="00314343" w:rsidRDefault="00786D61" w:rsidP="003143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4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Рассмотрение споров, связанных с организацией и проведением заседаний Комиссии, проводится в порядке, установленном законодательством.</w:t>
      </w: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</w:p>
    <w:p w:rsidR="00314343" w:rsidRDefault="00314343" w:rsidP="00314343">
      <w:pPr>
        <w:spacing w:after="0" w:line="240" w:lineRule="auto"/>
        <w:jc w:val="both"/>
        <w:rPr>
          <w:rFonts w:ascii="Arial" w:hAnsi="Arial" w:cs="Arial"/>
        </w:rPr>
      </w:pPr>
      <w:bookmarkStart w:id="4" w:name="_GoBack"/>
      <w:bookmarkEnd w:id="4"/>
    </w:p>
    <w:sectPr w:rsidR="00314343" w:rsidSect="00786D6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C5D" w:rsidRDefault="00936C5D" w:rsidP="00936C5D">
      <w:pPr>
        <w:spacing w:after="0" w:line="240" w:lineRule="auto"/>
      </w:pPr>
      <w:r>
        <w:separator/>
      </w:r>
    </w:p>
  </w:endnote>
  <w:endnote w:type="continuationSeparator" w:id="0">
    <w:p w:rsidR="00936C5D" w:rsidRDefault="00936C5D" w:rsidP="0093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C5D" w:rsidRDefault="00936C5D" w:rsidP="00936C5D">
      <w:pPr>
        <w:spacing w:after="0" w:line="240" w:lineRule="auto"/>
      </w:pPr>
      <w:r>
        <w:separator/>
      </w:r>
    </w:p>
  </w:footnote>
  <w:footnote w:type="continuationSeparator" w:id="0">
    <w:p w:rsidR="00936C5D" w:rsidRDefault="00936C5D" w:rsidP="00936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4BC9"/>
    <w:multiLevelType w:val="hybridMultilevel"/>
    <w:tmpl w:val="80CA3032"/>
    <w:lvl w:ilvl="0" w:tplc="E6DE8B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абушкина Татьяна Андреевна">
    <w15:presenceInfo w15:providerId="AD" w15:userId="S-1-5-21-3196609985-636931310-2637777318-292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2E"/>
    <w:rsid w:val="00001531"/>
    <w:rsid w:val="00011065"/>
    <w:rsid w:val="000163E8"/>
    <w:rsid w:val="00020521"/>
    <w:rsid w:val="000214AC"/>
    <w:rsid w:val="00021AEB"/>
    <w:rsid w:val="000249A0"/>
    <w:rsid w:val="00025BBD"/>
    <w:rsid w:val="00027944"/>
    <w:rsid w:val="00030F10"/>
    <w:rsid w:val="0003293E"/>
    <w:rsid w:val="00033F5E"/>
    <w:rsid w:val="00040F87"/>
    <w:rsid w:val="00040FE4"/>
    <w:rsid w:val="0004343F"/>
    <w:rsid w:val="00043821"/>
    <w:rsid w:val="00044969"/>
    <w:rsid w:val="0004759F"/>
    <w:rsid w:val="00052B28"/>
    <w:rsid w:val="000579ED"/>
    <w:rsid w:val="00065D87"/>
    <w:rsid w:val="0006735E"/>
    <w:rsid w:val="0006756A"/>
    <w:rsid w:val="000710B8"/>
    <w:rsid w:val="00071BD1"/>
    <w:rsid w:val="00074AD2"/>
    <w:rsid w:val="00076E8E"/>
    <w:rsid w:val="000828EA"/>
    <w:rsid w:val="00082B6D"/>
    <w:rsid w:val="00083C14"/>
    <w:rsid w:val="00084797"/>
    <w:rsid w:val="00085771"/>
    <w:rsid w:val="00087D20"/>
    <w:rsid w:val="000921ED"/>
    <w:rsid w:val="000927AD"/>
    <w:rsid w:val="000951DA"/>
    <w:rsid w:val="000A05DE"/>
    <w:rsid w:val="000A073A"/>
    <w:rsid w:val="000A0E46"/>
    <w:rsid w:val="000A3132"/>
    <w:rsid w:val="000A4FBE"/>
    <w:rsid w:val="000B0D57"/>
    <w:rsid w:val="000B6DA6"/>
    <w:rsid w:val="000B7756"/>
    <w:rsid w:val="000C1183"/>
    <w:rsid w:val="000C2E58"/>
    <w:rsid w:val="000C5E37"/>
    <w:rsid w:val="000C74EA"/>
    <w:rsid w:val="000D24C0"/>
    <w:rsid w:val="000D2D35"/>
    <w:rsid w:val="000D2F7D"/>
    <w:rsid w:val="000D3903"/>
    <w:rsid w:val="000D3A1B"/>
    <w:rsid w:val="000D3A77"/>
    <w:rsid w:val="000D527A"/>
    <w:rsid w:val="000D5345"/>
    <w:rsid w:val="000D65D9"/>
    <w:rsid w:val="000E243C"/>
    <w:rsid w:val="000E7FCE"/>
    <w:rsid w:val="000F5556"/>
    <w:rsid w:val="000F665D"/>
    <w:rsid w:val="000F6B21"/>
    <w:rsid w:val="00101B9F"/>
    <w:rsid w:val="00106AB0"/>
    <w:rsid w:val="00112353"/>
    <w:rsid w:val="001158CC"/>
    <w:rsid w:val="00117894"/>
    <w:rsid w:val="00120B4F"/>
    <w:rsid w:val="00127FA7"/>
    <w:rsid w:val="001316FD"/>
    <w:rsid w:val="001366EC"/>
    <w:rsid w:val="0013703E"/>
    <w:rsid w:val="00142F0A"/>
    <w:rsid w:val="00144344"/>
    <w:rsid w:val="00147061"/>
    <w:rsid w:val="00152BD4"/>
    <w:rsid w:val="00161187"/>
    <w:rsid w:val="00161991"/>
    <w:rsid w:val="0016677E"/>
    <w:rsid w:val="00175ADA"/>
    <w:rsid w:val="001778DF"/>
    <w:rsid w:val="0018331B"/>
    <w:rsid w:val="0018380A"/>
    <w:rsid w:val="00184375"/>
    <w:rsid w:val="00184D99"/>
    <w:rsid w:val="00196AC2"/>
    <w:rsid w:val="00196E0E"/>
    <w:rsid w:val="00197F01"/>
    <w:rsid w:val="001A11B7"/>
    <w:rsid w:val="001A31F5"/>
    <w:rsid w:val="001A3EB8"/>
    <w:rsid w:val="001A4FA4"/>
    <w:rsid w:val="001A755A"/>
    <w:rsid w:val="001A77F6"/>
    <w:rsid w:val="001B470D"/>
    <w:rsid w:val="001C0173"/>
    <w:rsid w:val="001C6A34"/>
    <w:rsid w:val="001D0E33"/>
    <w:rsid w:val="001D26B5"/>
    <w:rsid w:val="001D65C5"/>
    <w:rsid w:val="001E220E"/>
    <w:rsid w:val="001E30B2"/>
    <w:rsid w:val="001E471D"/>
    <w:rsid w:val="001F2CCD"/>
    <w:rsid w:val="001F2F8E"/>
    <w:rsid w:val="001F62F8"/>
    <w:rsid w:val="001F71F5"/>
    <w:rsid w:val="002114DF"/>
    <w:rsid w:val="002128AA"/>
    <w:rsid w:val="00220580"/>
    <w:rsid w:val="00222E5C"/>
    <w:rsid w:val="00223377"/>
    <w:rsid w:val="00232648"/>
    <w:rsid w:val="00233CD1"/>
    <w:rsid w:val="0023792E"/>
    <w:rsid w:val="00242030"/>
    <w:rsid w:val="002463AB"/>
    <w:rsid w:val="0025132B"/>
    <w:rsid w:val="00252A4D"/>
    <w:rsid w:val="002555F0"/>
    <w:rsid w:val="00260655"/>
    <w:rsid w:val="00262D30"/>
    <w:rsid w:val="00262F4A"/>
    <w:rsid w:val="002644A1"/>
    <w:rsid w:val="00271C83"/>
    <w:rsid w:val="00272D0A"/>
    <w:rsid w:val="00273702"/>
    <w:rsid w:val="00273E57"/>
    <w:rsid w:val="00273F8F"/>
    <w:rsid w:val="00275481"/>
    <w:rsid w:val="00275EF0"/>
    <w:rsid w:val="00276C3E"/>
    <w:rsid w:val="002771E5"/>
    <w:rsid w:val="00281060"/>
    <w:rsid w:val="00282607"/>
    <w:rsid w:val="0028557E"/>
    <w:rsid w:val="00287720"/>
    <w:rsid w:val="00287EAF"/>
    <w:rsid w:val="00287ED0"/>
    <w:rsid w:val="002976A7"/>
    <w:rsid w:val="00297A85"/>
    <w:rsid w:val="002B11CC"/>
    <w:rsid w:val="002B1661"/>
    <w:rsid w:val="002B31B4"/>
    <w:rsid w:val="002B4D01"/>
    <w:rsid w:val="002C421A"/>
    <w:rsid w:val="002D28C4"/>
    <w:rsid w:val="002D3A93"/>
    <w:rsid w:val="002D42CA"/>
    <w:rsid w:val="002D5A6A"/>
    <w:rsid w:val="002E116B"/>
    <w:rsid w:val="002E2ED3"/>
    <w:rsid w:val="002F13E0"/>
    <w:rsid w:val="002F2B69"/>
    <w:rsid w:val="002F35D7"/>
    <w:rsid w:val="002F458C"/>
    <w:rsid w:val="003068C9"/>
    <w:rsid w:val="00312110"/>
    <w:rsid w:val="003129F3"/>
    <w:rsid w:val="00314343"/>
    <w:rsid w:val="00317208"/>
    <w:rsid w:val="00323549"/>
    <w:rsid w:val="00327966"/>
    <w:rsid w:val="00332F51"/>
    <w:rsid w:val="00337728"/>
    <w:rsid w:val="00343B8E"/>
    <w:rsid w:val="00344ECA"/>
    <w:rsid w:val="0035206C"/>
    <w:rsid w:val="00354287"/>
    <w:rsid w:val="00357F86"/>
    <w:rsid w:val="00365FCB"/>
    <w:rsid w:val="00370F72"/>
    <w:rsid w:val="003737F2"/>
    <w:rsid w:val="00373938"/>
    <w:rsid w:val="003742E6"/>
    <w:rsid w:val="00381175"/>
    <w:rsid w:val="003818CE"/>
    <w:rsid w:val="00383B33"/>
    <w:rsid w:val="00385274"/>
    <w:rsid w:val="003909DB"/>
    <w:rsid w:val="00390BF7"/>
    <w:rsid w:val="00396696"/>
    <w:rsid w:val="003A3D71"/>
    <w:rsid w:val="003A669D"/>
    <w:rsid w:val="003B18C2"/>
    <w:rsid w:val="003B2397"/>
    <w:rsid w:val="003C0957"/>
    <w:rsid w:val="003C1F54"/>
    <w:rsid w:val="003C41B9"/>
    <w:rsid w:val="003C77C1"/>
    <w:rsid w:val="003D05C0"/>
    <w:rsid w:val="003D124D"/>
    <w:rsid w:val="003D2AB6"/>
    <w:rsid w:val="003D2E62"/>
    <w:rsid w:val="003D57E2"/>
    <w:rsid w:val="003D5D7F"/>
    <w:rsid w:val="003D5D9B"/>
    <w:rsid w:val="003E077F"/>
    <w:rsid w:val="003E6A18"/>
    <w:rsid w:val="003F00B1"/>
    <w:rsid w:val="003F09DC"/>
    <w:rsid w:val="003F1A2E"/>
    <w:rsid w:val="003F315A"/>
    <w:rsid w:val="003F6534"/>
    <w:rsid w:val="004045B1"/>
    <w:rsid w:val="00406D55"/>
    <w:rsid w:val="0041011D"/>
    <w:rsid w:val="0041035B"/>
    <w:rsid w:val="0041107F"/>
    <w:rsid w:val="00412B7C"/>
    <w:rsid w:val="0042241F"/>
    <w:rsid w:val="004234A7"/>
    <w:rsid w:val="004237A5"/>
    <w:rsid w:val="00431223"/>
    <w:rsid w:val="00433121"/>
    <w:rsid w:val="0043608C"/>
    <w:rsid w:val="004417F2"/>
    <w:rsid w:val="00442668"/>
    <w:rsid w:val="004438E3"/>
    <w:rsid w:val="0044584A"/>
    <w:rsid w:val="00445AA7"/>
    <w:rsid w:val="004506C9"/>
    <w:rsid w:val="00451208"/>
    <w:rsid w:val="00452413"/>
    <w:rsid w:val="0045248F"/>
    <w:rsid w:val="00453BFB"/>
    <w:rsid w:val="0045456B"/>
    <w:rsid w:val="004578B8"/>
    <w:rsid w:val="00457986"/>
    <w:rsid w:val="00463887"/>
    <w:rsid w:val="004645C0"/>
    <w:rsid w:val="00465317"/>
    <w:rsid w:val="004653C2"/>
    <w:rsid w:val="00466F50"/>
    <w:rsid w:val="00467147"/>
    <w:rsid w:val="00467F0A"/>
    <w:rsid w:val="00467F42"/>
    <w:rsid w:val="00472C69"/>
    <w:rsid w:val="004738C8"/>
    <w:rsid w:val="004840AD"/>
    <w:rsid w:val="004A490D"/>
    <w:rsid w:val="004B0BDF"/>
    <w:rsid w:val="004B558D"/>
    <w:rsid w:val="004D25D4"/>
    <w:rsid w:val="004D4A35"/>
    <w:rsid w:val="004D6533"/>
    <w:rsid w:val="004E229A"/>
    <w:rsid w:val="004F4EAC"/>
    <w:rsid w:val="004F5245"/>
    <w:rsid w:val="004F680C"/>
    <w:rsid w:val="004F758C"/>
    <w:rsid w:val="005015ED"/>
    <w:rsid w:val="0050511B"/>
    <w:rsid w:val="0050602C"/>
    <w:rsid w:val="00514F26"/>
    <w:rsid w:val="005163DA"/>
    <w:rsid w:val="0052208C"/>
    <w:rsid w:val="005250E3"/>
    <w:rsid w:val="00527AFB"/>
    <w:rsid w:val="005320AA"/>
    <w:rsid w:val="00536690"/>
    <w:rsid w:val="00540BED"/>
    <w:rsid w:val="005419F5"/>
    <w:rsid w:val="00543C57"/>
    <w:rsid w:val="0054432B"/>
    <w:rsid w:val="00546D60"/>
    <w:rsid w:val="00546DF9"/>
    <w:rsid w:val="005471A0"/>
    <w:rsid w:val="00547BD4"/>
    <w:rsid w:val="00547F8E"/>
    <w:rsid w:val="00551F66"/>
    <w:rsid w:val="00552787"/>
    <w:rsid w:val="005550FE"/>
    <w:rsid w:val="00561AB5"/>
    <w:rsid w:val="00564E0D"/>
    <w:rsid w:val="00566788"/>
    <w:rsid w:val="00567F8D"/>
    <w:rsid w:val="00570781"/>
    <w:rsid w:val="00572D5F"/>
    <w:rsid w:val="00581490"/>
    <w:rsid w:val="00585993"/>
    <w:rsid w:val="00586856"/>
    <w:rsid w:val="00586DA4"/>
    <w:rsid w:val="00590C7C"/>
    <w:rsid w:val="005954FE"/>
    <w:rsid w:val="005A0800"/>
    <w:rsid w:val="005A2434"/>
    <w:rsid w:val="005A3DBC"/>
    <w:rsid w:val="005A752D"/>
    <w:rsid w:val="005B023D"/>
    <w:rsid w:val="005B09DE"/>
    <w:rsid w:val="005B0CD6"/>
    <w:rsid w:val="005B0DD1"/>
    <w:rsid w:val="005B2DF8"/>
    <w:rsid w:val="005B53B6"/>
    <w:rsid w:val="005C0B16"/>
    <w:rsid w:val="005C3F43"/>
    <w:rsid w:val="005C5501"/>
    <w:rsid w:val="005C59C3"/>
    <w:rsid w:val="005C6581"/>
    <w:rsid w:val="005C79FC"/>
    <w:rsid w:val="005D19F8"/>
    <w:rsid w:val="005D1DE5"/>
    <w:rsid w:val="005D53CB"/>
    <w:rsid w:val="005D6508"/>
    <w:rsid w:val="005E0E71"/>
    <w:rsid w:val="005E4B44"/>
    <w:rsid w:val="005E502D"/>
    <w:rsid w:val="005F0183"/>
    <w:rsid w:val="005F1DC4"/>
    <w:rsid w:val="005F3963"/>
    <w:rsid w:val="00601794"/>
    <w:rsid w:val="006039E5"/>
    <w:rsid w:val="00607F0B"/>
    <w:rsid w:val="00611D0C"/>
    <w:rsid w:val="00613DF5"/>
    <w:rsid w:val="00615928"/>
    <w:rsid w:val="0061722E"/>
    <w:rsid w:val="00617D4D"/>
    <w:rsid w:val="0062095B"/>
    <w:rsid w:val="006239C5"/>
    <w:rsid w:val="006333D2"/>
    <w:rsid w:val="006363CC"/>
    <w:rsid w:val="00641AAD"/>
    <w:rsid w:val="00641C84"/>
    <w:rsid w:val="006469BD"/>
    <w:rsid w:val="006522A0"/>
    <w:rsid w:val="006537D1"/>
    <w:rsid w:val="00654490"/>
    <w:rsid w:val="00655919"/>
    <w:rsid w:val="00657DFC"/>
    <w:rsid w:val="00671C36"/>
    <w:rsid w:val="00673E85"/>
    <w:rsid w:val="006755DC"/>
    <w:rsid w:val="006762AE"/>
    <w:rsid w:val="00676F21"/>
    <w:rsid w:val="00677D4D"/>
    <w:rsid w:val="00680AAD"/>
    <w:rsid w:val="00682438"/>
    <w:rsid w:val="00685723"/>
    <w:rsid w:val="00687A37"/>
    <w:rsid w:val="00687C23"/>
    <w:rsid w:val="00692B35"/>
    <w:rsid w:val="006941D7"/>
    <w:rsid w:val="00696424"/>
    <w:rsid w:val="00696F9C"/>
    <w:rsid w:val="006A0580"/>
    <w:rsid w:val="006B202A"/>
    <w:rsid w:val="006B274B"/>
    <w:rsid w:val="006B3564"/>
    <w:rsid w:val="006B4059"/>
    <w:rsid w:val="006B6E68"/>
    <w:rsid w:val="006B7374"/>
    <w:rsid w:val="006B7C94"/>
    <w:rsid w:val="006C1753"/>
    <w:rsid w:val="006C2731"/>
    <w:rsid w:val="006C3467"/>
    <w:rsid w:val="006C6691"/>
    <w:rsid w:val="006E13B6"/>
    <w:rsid w:val="006E2613"/>
    <w:rsid w:val="006E43B7"/>
    <w:rsid w:val="006E5B1A"/>
    <w:rsid w:val="0070156C"/>
    <w:rsid w:val="007017DC"/>
    <w:rsid w:val="007053F6"/>
    <w:rsid w:val="00713D46"/>
    <w:rsid w:val="00714231"/>
    <w:rsid w:val="007142DB"/>
    <w:rsid w:val="0071531C"/>
    <w:rsid w:val="0071568B"/>
    <w:rsid w:val="00717378"/>
    <w:rsid w:val="00727ECC"/>
    <w:rsid w:val="00727EE3"/>
    <w:rsid w:val="00730439"/>
    <w:rsid w:val="00731D24"/>
    <w:rsid w:val="00732698"/>
    <w:rsid w:val="00735A8C"/>
    <w:rsid w:val="007362B4"/>
    <w:rsid w:val="007400F9"/>
    <w:rsid w:val="00741599"/>
    <w:rsid w:val="00744B75"/>
    <w:rsid w:val="00746311"/>
    <w:rsid w:val="00751595"/>
    <w:rsid w:val="00756AEF"/>
    <w:rsid w:val="00757E49"/>
    <w:rsid w:val="00760E14"/>
    <w:rsid w:val="007660FF"/>
    <w:rsid w:val="00772432"/>
    <w:rsid w:val="007726B6"/>
    <w:rsid w:val="00775D54"/>
    <w:rsid w:val="00777EAE"/>
    <w:rsid w:val="00784B5D"/>
    <w:rsid w:val="007850B2"/>
    <w:rsid w:val="00786D61"/>
    <w:rsid w:val="007945E6"/>
    <w:rsid w:val="007A0E98"/>
    <w:rsid w:val="007A1A01"/>
    <w:rsid w:val="007A3253"/>
    <w:rsid w:val="007A3920"/>
    <w:rsid w:val="007A5413"/>
    <w:rsid w:val="007B22E6"/>
    <w:rsid w:val="007B2890"/>
    <w:rsid w:val="007B3EE2"/>
    <w:rsid w:val="007B52EF"/>
    <w:rsid w:val="007B70B2"/>
    <w:rsid w:val="007C249D"/>
    <w:rsid w:val="007C3B4C"/>
    <w:rsid w:val="007C52A2"/>
    <w:rsid w:val="007C64F2"/>
    <w:rsid w:val="007D4314"/>
    <w:rsid w:val="007D43C0"/>
    <w:rsid w:val="007E4EC8"/>
    <w:rsid w:val="007E6EF0"/>
    <w:rsid w:val="007F5D1E"/>
    <w:rsid w:val="00801AD1"/>
    <w:rsid w:val="0081468E"/>
    <w:rsid w:val="00815D33"/>
    <w:rsid w:val="008271B6"/>
    <w:rsid w:val="008304FE"/>
    <w:rsid w:val="00831B2B"/>
    <w:rsid w:val="00840713"/>
    <w:rsid w:val="008421BD"/>
    <w:rsid w:val="00843B77"/>
    <w:rsid w:val="00845C80"/>
    <w:rsid w:val="00847F5D"/>
    <w:rsid w:val="0085513D"/>
    <w:rsid w:val="008578C1"/>
    <w:rsid w:val="00857DEB"/>
    <w:rsid w:val="008730AF"/>
    <w:rsid w:val="00874A84"/>
    <w:rsid w:val="00874FC4"/>
    <w:rsid w:val="00875BCA"/>
    <w:rsid w:val="00876C4C"/>
    <w:rsid w:val="0088081A"/>
    <w:rsid w:val="0088228E"/>
    <w:rsid w:val="00883F34"/>
    <w:rsid w:val="00884886"/>
    <w:rsid w:val="008856DB"/>
    <w:rsid w:val="00887B2C"/>
    <w:rsid w:val="00890E31"/>
    <w:rsid w:val="00894004"/>
    <w:rsid w:val="00894748"/>
    <w:rsid w:val="008A2157"/>
    <w:rsid w:val="008A378A"/>
    <w:rsid w:val="008A46BC"/>
    <w:rsid w:val="008B2B82"/>
    <w:rsid w:val="008C5EAB"/>
    <w:rsid w:val="008D0C07"/>
    <w:rsid w:val="008D6090"/>
    <w:rsid w:val="008E42A9"/>
    <w:rsid w:val="008F2007"/>
    <w:rsid w:val="008F45A1"/>
    <w:rsid w:val="00902B58"/>
    <w:rsid w:val="00905C12"/>
    <w:rsid w:val="00913A43"/>
    <w:rsid w:val="009149CE"/>
    <w:rsid w:val="009171A7"/>
    <w:rsid w:val="00923D82"/>
    <w:rsid w:val="00926A64"/>
    <w:rsid w:val="009330A6"/>
    <w:rsid w:val="00933175"/>
    <w:rsid w:val="009346CB"/>
    <w:rsid w:val="00936C5D"/>
    <w:rsid w:val="00945A13"/>
    <w:rsid w:val="00947E65"/>
    <w:rsid w:val="00950899"/>
    <w:rsid w:val="009521AC"/>
    <w:rsid w:val="009578AD"/>
    <w:rsid w:val="0096574E"/>
    <w:rsid w:val="009657BD"/>
    <w:rsid w:val="00965AA0"/>
    <w:rsid w:val="00970D00"/>
    <w:rsid w:val="00970D2E"/>
    <w:rsid w:val="0097197C"/>
    <w:rsid w:val="0097248D"/>
    <w:rsid w:val="00973B78"/>
    <w:rsid w:val="00976B8D"/>
    <w:rsid w:val="00981238"/>
    <w:rsid w:val="00986239"/>
    <w:rsid w:val="009A34B2"/>
    <w:rsid w:val="009B1C98"/>
    <w:rsid w:val="009B3F55"/>
    <w:rsid w:val="009B4120"/>
    <w:rsid w:val="009B6493"/>
    <w:rsid w:val="009C1228"/>
    <w:rsid w:val="009C2117"/>
    <w:rsid w:val="009C5E4B"/>
    <w:rsid w:val="009D4773"/>
    <w:rsid w:val="009D5367"/>
    <w:rsid w:val="009E0C14"/>
    <w:rsid w:val="009E3381"/>
    <w:rsid w:val="009E5A9F"/>
    <w:rsid w:val="009F02D2"/>
    <w:rsid w:val="009F05EF"/>
    <w:rsid w:val="00A05ABC"/>
    <w:rsid w:val="00A06A09"/>
    <w:rsid w:val="00A12F3C"/>
    <w:rsid w:val="00A137E2"/>
    <w:rsid w:val="00A147CA"/>
    <w:rsid w:val="00A20EB0"/>
    <w:rsid w:val="00A24349"/>
    <w:rsid w:val="00A247BA"/>
    <w:rsid w:val="00A25D65"/>
    <w:rsid w:val="00A26210"/>
    <w:rsid w:val="00A306A7"/>
    <w:rsid w:val="00A320F8"/>
    <w:rsid w:val="00A32227"/>
    <w:rsid w:val="00A34481"/>
    <w:rsid w:val="00A358BE"/>
    <w:rsid w:val="00A37BA2"/>
    <w:rsid w:val="00A42133"/>
    <w:rsid w:val="00A4796F"/>
    <w:rsid w:val="00A50137"/>
    <w:rsid w:val="00A5411A"/>
    <w:rsid w:val="00A56A5C"/>
    <w:rsid w:val="00A56BE8"/>
    <w:rsid w:val="00A60845"/>
    <w:rsid w:val="00A86CCC"/>
    <w:rsid w:val="00A92260"/>
    <w:rsid w:val="00A93A4E"/>
    <w:rsid w:val="00A95925"/>
    <w:rsid w:val="00AA0FE2"/>
    <w:rsid w:val="00AA364A"/>
    <w:rsid w:val="00AA4C62"/>
    <w:rsid w:val="00AA619A"/>
    <w:rsid w:val="00AA6B49"/>
    <w:rsid w:val="00AA757B"/>
    <w:rsid w:val="00AA7DCC"/>
    <w:rsid w:val="00AB083D"/>
    <w:rsid w:val="00AB2E1B"/>
    <w:rsid w:val="00AC3305"/>
    <w:rsid w:val="00AC3B29"/>
    <w:rsid w:val="00AC59A1"/>
    <w:rsid w:val="00AD3BEE"/>
    <w:rsid w:val="00AD4C00"/>
    <w:rsid w:val="00AD6E32"/>
    <w:rsid w:val="00AE22B8"/>
    <w:rsid w:val="00AE530F"/>
    <w:rsid w:val="00AE5FCF"/>
    <w:rsid w:val="00AF2150"/>
    <w:rsid w:val="00AF24BC"/>
    <w:rsid w:val="00AF32EC"/>
    <w:rsid w:val="00AF4D13"/>
    <w:rsid w:val="00AF56E9"/>
    <w:rsid w:val="00AF612E"/>
    <w:rsid w:val="00B020C3"/>
    <w:rsid w:val="00B07300"/>
    <w:rsid w:val="00B10756"/>
    <w:rsid w:val="00B20348"/>
    <w:rsid w:val="00B2240E"/>
    <w:rsid w:val="00B24619"/>
    <w:rsid w:val="00B259CC"/>
    <w:rsid w:val="00B34410"/>
    <w:rsid w:val="00B3509B"/>
    <w:rsid w:val="00B4377E"/>
    <w:rsid w:val="00B46A9E"/>
    <w:rsid w:val="00B46FCF"/>
    <w:rsid w:val="00B47687"/>
    <w:rsid w:val="00B61C70"/>
    <w:rsid w:val="00B63ED1"/>
    <w:rsid w:val="00B661BC"/>
    <w:rsid w:val="00B709D0"/>
    <w:rsid w:val="00B71342"/>
    <w:rsid w:val="00B71E7E"/>
    <w:rsid w:val="00B7219C"/>
    <w:rsid w:val="00B7231D"/>
    <w:rsid w:val="00B72F1E"/>
    <w:rsid w:val="00B80EAC"/>
    <w:rsid w:val="00B80F66"/>
    <w:rsid w:val="00B81A72"/>
    <w:rsid w:val="00B8225E"/>
    <w:rsid w:val="00B843F7"/>
    <w:rsid w:val="00B84FEB"/>
    <w:rsid w:val="00B903F9"/>
    <w:rsid w:val="00B917E3"/>
    <w:rsid w:val="00B91FE4"/>
    <w:rsid w:val="00BA1143"/>
    <w:rsid w:val="00BA3339"/>
    <w:rsid w:val="00BB0F16"/>
    <w:rsid w:val="00BB40F5"/>
    <w:rsid w:val="00BB61E6"/>
    <w:rsid w:val="00BC10C2"/>
    <w:rsid w:val="00BC2A97"/>
    <w:rsid w:val="00BC6A7C"/>
    <w:rsid w:val="00BD37B0"/>
    <w:rsid w:val="00BD3E4D"/>
    <w:rsid w:val="00BE04A7"/>
    <w:rsid w:val="00BE11EF"/>
    <w:rsid w:val="00BE1BF8"/>
    <w:rsid w:val="00BF0C5F"/>
    <w:rsid w:val="00BF2149"/>
    <w:rsid w:val="00BF2600"/>
    <w:rsid w:val="00BF7746"/>
    <w:rsid w:val="00C0022F"/>
    <w:rsid w:val="00C02A4D"/>
    <w:rsid w:val="00C053AC"/>
    <w:rsid w:val="00C12FCC"/>
    <w:rsid w:val="00C13F22"/>
    <w:rsid w:val="00C211BF"/>
    <w:rsid w:val="00C225B0"/>
    <w:rsid w:val="00C253DF"/>
    <w:rsid w:val="00C35947"/>
    <w:rsid w:val="00C4479B"/>
    <w:rsid w:val="00C469E8"/>
    <w:rsid w:val="00C46A07"/>
    <w:rsid w:val="00C47E4F"/>
    <w:rsid w:val="00C565B3"/>
    <w:rsid w:val="00C57C27"/>
    <w:rsid w:val="00C60BE2"/>
    <w:rsid w:val="00C63043"/>
    <w:rsid w:val="00C63649"/>
    <w:rsid w:val="00C657A0"/>
    <w:rsid w:val="00C670E6"/>
    <w:rsid w:val="00C70C75"/>
    <w:rsid w:val="00C72EC3"/>
    <w:rsid w:val="00C77792"/>
    <w:rsid w:val="00C96FBF"/>
    <w:rsid w:val="00C977FA"/>
    <w:rsid w:val="00C97E16"/>
    <w:rsid w:val="00C97E56"/>
    <w:rsid w:val="00CB4328"/>
    <w:rsid w:val="00CB5265"/>
    <w:rsid w:val="00CC028B"/>
    <w:rsid w:val="00CC15B3"/>
    <w:rsid w:val="00CC3157"/>
    <w:rsid w:val="00CC5C49"/>
    <w:rsid w:val="00CD0EA8"/>
    <w:rsid w:val="00CD159C"/>
    <w:rsid w:val="00CD1DC4"/>
    <w:rsid w:val="00CD48EC"/>
    <w:rsid w:val="00CE0A0E"/>
    <w:rsid w:val="00CE442F"/>
    <w:rsid w:val="00CF1CF2"/>
    <w:rsid w:val="00CF1F77"/>
    <w:rsid w:val="00CF49B5"/>
    <w:rsid w:val="00D01BD9"/>
    <w:rsid w:val="00D06664"/>
    <w:rsid w:val="00D20265"/>
    <w:rsid w:val="00D242D0"/>
    <w:rsid w:val="00D24769"/>
    <w:rsid w:val="00D273FF"/>
    <w:rsid w:val="00D43E1E"/>
    <w:rsid w:val="00D45A82"/>
    <w:rsid w:val="00D4795A"/>
    <w:rsid w:val="00D51C4A"/>
    <w:rsid w:val="00D51CD2"/>
    <w:rsid w:val="00D52E46"/>
    <w:rsid w:val="00D54423"/>
    <w:rsid w:val="00D57AE4"/>
    <w:rsid w:val="00D607C4"/>
    <w:rsid w:val="00D639B7"/>
    <w:rsid w:val="00D66D61"/>
    <w:rsid w:val="00D66F4A"/>
    <w:rsid w:val="00D702DB"/>
    <w:rsid w:val="00D7082B"/>
    <w:rsid w:val="00D70DB9"/>
    <w:rsid w:val="00D73B3C"/>
    <w:rsid w:val="00D809EC"/>
    <w:rsid w:val="00D85665"/>
    <w:rsid w:val="00D86303"/>
    <w:rsid w:val="00D863A1"/>
    <w:rsid w:val="00D879AF"/>
    <w:rsid w:val="00D95163"/>
    <w:rsid w:val="00D96013"/>
    <w:rsid w:val="00DA16C0"/>
    <w:rsid w:val="00DB1825"/>
    <w:rsid w:val="00DC0497"/>
    <w:rsid w:val="00DC0A6F"/>
    <w:rsid w:val="00DC1014"/>
    <w:rsid w:val="00DC703D"/>
    <w:rsid w:val="00DD346A"/>
    <w:rsid w:val="00DD4FCD"/>
    <w:rsid w:val="00DD7732"/>
    <w:rsid w:val="00DF10A6"/>
    <w:rsid w:val="00DF2221"/>
    <w:rsid w:val="00DF5913"/>
    <w:rsid w:val="00DF628D"/>
    <w:rsid w:val="00DF6FD4"/>
    <w:rsid w:val="00DF7B80"/>
    <w:rsid w:val="00E020BE"/>
    <w:rsid w:val="00E02F6D"/>
    <w:rsid w:val="00E05D14"/>
    <w:rsid w:val="00E126FB"/>
    <w:rsid w:val="00E12E22"/>
    <w:rsid w:val="00E1636D"/>
    <w:rsid w:val="00E16745"/>
    <w:rsid w:val="00E16833"/>
    <w:rsid w:val="00E302AB"/>
    <w:rsid w:val="00E435D3"/>
    <w:rsid w:val="00E45025"/>
    <w:rsid w:val="00E45315"/>
    <w:rsid w:val="00E46FC5"/>
    <w:rsid w:val="00E550DE"/>
    <w:rsid w:val="00E616AF"/>
    <w:rsid w:val="00E638FB"/>
    <w:rsid w:val="00E63E85"/>
    <w:rsid w:val="00E70A89"/>
    <w:rsid w:val="00E739AE"/>
    <w:rsid w:val="00E73F9D"/>
    <w:rsid w:val="00EA71B1"/>
    <w:rsid w:val="00EC599E"/>
    <w:rsid w:val="00EC6D3A"/>
    <w:rsid w:val="00ED21D8"/>
    <w:rsid w:val="00ED58A6"/>
    <w:rsid w:val="00ED73E6"/>
    <w:rsid w:val="00EE074F"/>
    <w:rsid w:val="00EE07C1"/>
    <w:rsid w:val="00EE1ADE"/>
    <w:rsid w:val="00EE206C"/>
    <w:rsid w:val="00EE21DE"/>
    <w:rsid w:val="00EE4D19"/>
    <w:rsid w:val="00EE4D7B"/>
    <w:rsid w:val="00EF624A"/>
    <w:rsid w:val="00F00A7B"/>
    <w:rsid w:val="00F01FE4"/>
    <w:rsid w:val="00F02421"/>
    <w:rsid w:val="00F02982"/>
    <w:rsid w:val="00F05B20"/>
    <w:rsid w:val="00F07683"/>
    <w:rsid w:val="00F106F1"/>
    <w:rsid w:val="00F10EAF"/>
    <w:rsid w:val="00F11044"/>
    <w:rsid w:val="00F13AE9"/>
    <w:rsid w:val="00F13CCC"/>
    <w:rsid w:val="00F2095E"/>
    <w:rsid w:val="00F226A5"/>
    <w:rsid w:val="00F23BC6"/>
    <w:rsid w:val="00F33806"/>
    <w:rsid w:val="00F33A02"/>
    <w:rsid w:val="00F36C7E"/>
    <w:rsid w:val="00F40426"/>
    <w:rsid w:val="00F40CCC"/>
    <w:rsid w:val="00F42DEC"/>
    <w:rsid w:val="00F477C6"/>
    <w:rsid w:val="00F50778"/>
    <w:rsid w:val="00F60F0A"/>
    <w:rsid w:val="00F6759D"/>
    <w:rsid w:val="00F67F6F"/>
    <w:rsid w:val="00F73275"/>
    <w:rsid w:val="00F738F4"/>
    <w:rsid w:val="00F76219"/>
    <w:rsid w:val="00F8102B"/>
    <w:rsid w:val="00F81CE5"/>
    <w:rsid w:val="00F83818"/>
    <w:rsid w:val="00F8428D"/>
    <w:rsid w:val="00F847BB"/>
    <w:rsid w:val="00F86055"/>
    <w:rsid w:val="00F86425"/>
    <w:rsid w:val="00F90619"/>
    <w:rsid w:val="00F91048"/>
    <w:rsid w:val="00F92351"/>
    <w:rsid w:val="00FA1EE8"/>
    <w:rsid w:val="00FA6ADB"/>
    <w:rsid w:val="00FB23E9"/>
    <w:rsid w:val="00FB2BBF"/>
    <w:rsid w:val="00FB3757"/>
    <w:rsid w:val="00FB386B"/>
    <w:rsid w:val="00FB55DD"/>
    <w:rsid w:val="00FB626C"/>
    <w:rsid w:val="00FC0D32"/>
    <w:rsid w:val="00FC2035"/>
    <w:rsid w:val="00FC22CB"/>
    <w:rsid w:val="00FC62CC"/>
    <w:rsid w:val="00FC7212"/>
    <w:rsid w:val="00FD06B8"/>
    <w:rsid w:val="00FD3458"/>
    <w:rsid w:val="00FD35C4"/>
    <w:rsid w:val="00FD5984"/>
    <w:rsid w:val="00FD5BD3"/>
    <w:rsid w:val="00FE00C0"/>
    <w:rsid w:val="00FE6576"/>
    <w:rsid w:val="00FE7350"/>
    <w:rsid w:val="00FE7D8B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EC7DF-2375-45B8-BF86-9C612EE1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2AB"/>
    <w:pPr>
      <w:ind w:left="720"/>
      <w:contextualSpacing/>
    </w:pPr>
  </w:style>
  <w:style w:type="paragraph" w:styleId="a4">
    <w:name w:val="Revision"/>
    <w:hidden/>
    <w:uiPriority w:val="99"/>
    <w:semiHidden/>
    <w:rsid w:val="00CD1D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0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7F0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3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6C5D"/>
  </w:style>
  <w:style w:type="paragraph" w:styleId="a9">
    <w:name w:val="footer"/>
    <w:basedOn w:val="a"/>
    <w:link w:val="aa"/>
    <w:uiPriority w:val="99"/>
    <w:unhideWhenUsed/>
    <w:rsid w:val="00936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6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759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3226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8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8122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6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6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Астафьева Александра Михайловна</dc:creator>
  <cp:keywords/>
  <dc:description/>
  <cp:lastModifiedBy>Бабушкина Татьяна Андреевна</cp:lastModifiedBy>
  <cp:revision>12</cp:revision>
  <dcterms:created xsi:type="dcterms:W3CDTF">2015-10-07T09:32:00Z</dcterms:created>
  <dcterms:modified xsi:type="dcterms:W3CDTF">2016-08-31T05:23:00Z</dcterms:modified>
</cp:coreProperties>
</file>